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BF0" w:rsidRPr="00BF4F8E" w:rsidRDefault="00173BF0" w:rsidP="00C031C0">
      <w:pPr>
        <w:adjustRightInd w:val="0"/>
        <w:snapToGrid w:val="0"/>
        <w:spacing w:line="480" w:lineRule="exact"/>
        <w:rPr>
          <w:rFonts w:ascii="宋体" w:hAnsi="宋体"/>
          <w:sz w:val="32"/>
          <w:szCs w:val="32"/>
        </w:rPr>
      </w:pPr>
      <w:r w:rsidRPr="00BF4F8E">
        <w:rPr>
          <w:rFonts w:ascii="宋体" w:hAnsi="宋体" w:hint="eastAsia"/>
          <w:sz w:val="32"/>
          <w:szCs w:val="32"/>
        </w:rPr>
        <w:t>附件</w:t>
      </w:r>
      <w:r w:rsidR="007F7BA4">
        <w:rPr>
          <w:rFonts w:ascii="宋体" w:hAnsi="宋体" w:hint="eastAsia"/>
          <w:sz w:val="32"/>
          <w:szCs w:val="32"/>
        </w:rPr>
        <w:t>3</w:t>
      </w:r>
    </w:p>
    <w:p w:rsidR="00173BF0" w:rsidRPr="00BF4F8E" w:rsidRDefault="00173BF0" w:rsidP="00C031C0">
      <w:pPr>
        <w:adjustRightInd w:val="0"/>
        <w:snapToGrid w:val="0"/>
        <w:spacing w:line="480" w:lineRule="exact"/>
        <w:rPr>
          <w:rFonts w:ascii="宋体" w:hAnsi="宋体"/>
          <w:sz w:val="44"/>
          <w:szCs w:val="44"/>
        </w:rPr>
      </w:pPr>
    </w:p>
    <w:p w:rsidR="00A15721" w:rsidRPr="00A15721" w:rsidRDefault="00A15721" w:rsidP="00C031C0">
      <w:pPr>
        <w:adjustRightInd w:val="0"/>
        <w:snapToGrid w:val="0"/>
        <w:spacing w:line="480" w:lineRule="exact"/>
        <w:jc w:val="center"/>
        <w:rPr>
          <w:rFonts w:ascii="宋体" w:hAnsi="宋体"/>
          <w:sz w:val="44"/>
          <w:szCs w:val="44"/>
        </w:rPr>
      </w:pPr>
      <w:r w:rsidRPr="00A15721">
        <w:rPr>
          <w:rFonts w:ascii="宋体" w:hAnsi="宋体" w:hint="eastAsia"/>
          <w:sz w:val="44"/>
          <w:szCs w:val="44"/>
        </w:rPr>
        <w:t>江苏省省级</w:t>
      </w:r>
      <w:r w:rsidR="00BF4F8E">
        <w:rPr>
          <w:rFonts w:ascii="宋体" w:hAnsi="宋体" w:hint="eastAsia"/>
          <w:sz w:val="44"/>
          <w:szCs w:val="44"/>
        </w:rPr>
        <w:t>财政</w:t>
      </w:r>
      <w:r w:rsidR="00734D0B">
        <w:rPr>
          <w:rFonts w:ascii="宋体" w:hAnsi="宋体" w:hint="eastAsia"/>
          <w:sz w:val="44"/>
          <w:szCs w:val="44"/>
        </w:rPr>
        <w:t>支出事前</w:t>
      </w:r>
      <w:r w:rsidRPr="00A15721">
        <w:rPr>
          <w:rFonts w:ascii="宋体" w:hAnsi="宋体" w:hint="eastAsia"/>
          <w:sz w:val="44"/>
          <w:szCs w:val="44"/>
        </w:rPr>
        <w:t>绩效评估报告</w:t>
      </w:r>
    </w:p>
    <w:p w:rsidR="00A15721" w:rsidRPr="004312A2" w:rsidRDefault="00A15721" w:rsidP="00C031C0">
      <w:pPr>
        <w:adjustRightInd w:val="0"/>
        <w:snapToGrid w:val="0"/>
        <w:spacing w:line="480" w:lineRule="exact"/>
        <w:jc w:val="center"/>
        <w:rPr>
          <w:rFonts w:ascii="仿宋" w:eastAsia="仿宋" w:hAnsi="仿宋"/>
          <w:sz w:val="30"/>
          <w:szCs w:val="30"/>
        </w:rPr>
      </w:pPr>
      <w:r w:rsidRPr="004312A2">
        <w:rPr>
          <w:rFonts w:ascii="仿宋" w:eastAsia="仿宋" w:hAnsi="仿宋" w:hint="eastAsia"/>
          <w:sz w:val="30"/>
          <w:szCs w:val="30"/>
        </w:rPr>
        <w:t>（参考文本）</w:t>
      </w:r>
    </w:p>
    <w:p w:rsidR="00BF4F8E" w:rsidRDefault="00BF4F8E" w:rsidP="00C031C0">
      <w:pPr>
        <w:adjustRightInd w:val="0"/>
        <w:snapToGrid w:val="0"/>
        <w:spacing w:line="480" w:lineRule="exact"/>
        <w:rPr>
          <w:rFonts w:ascii="仿宋" w:eastAsia="仿宋" w:hAnsi="仿宋"/>
          <w:sz w:val="32"/>
          <w:szCs w:val="32"/>
        </w:rPr>
      </w:pPr>
    </w:p>
    <w:p w:rsidR="00A15721" w:rsidRPr="00066530" w:rsidRDefault="00A15721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一、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C43F1E">
        <w:rPr>
          <w:rFonts w:ascii="仿宋" w:eastAsia="仿宋" w:hAnsi="仿宋" w:hint="eastAsia"/>
          <w:sz w:val="32"/>
          <w:szCs w:val="32"/>
        </w:rPr>
        <w:t>基本</w:t>
      </w:r>
      <w:r w:rsidR="00BF4F8E">
        <w:rPr>
          <w:rFonts w:ascii="仿宋" w:eastAsia="仿宋" w:hAnsi="仿宋"/>
          <w:sz w:val="32"/>
          <w:szCs w:val="32"/>
        </w:rPr>
        <w:t>情况</w:t>
      </w:r>
    </w:p>
    <w:p w:rsidR="00A15721" w:rsidRPr="00066530" w:rsidRDefault="00A15721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C43F1E">
        <w:rPr>
          <w:rFonts w:ascii="仿宋" w:eastAsia="仿宋" w:hAnsi="仿宋" w:hint="eastAsia"/>
          <w:sz w:val="32"/>
          <w:szCs w:val="32"/>
        </w:rPr>
        <w:t>概况</w:t>
      </w:r>
      <w:r w:rsidR="00C43F1E">
        <w:rPr>
          <w:rFonts w:ascii="仿宋" w:eastAsia="仿宋" w:hAnsi="仿宋"/>
          <w:sz w:val="32"/>
          <w:szCs w:val="32"/>
        </w:rPr>
        <w:t>。包括</w:t>
      </w:r>
      <w:r w:rsidR="00C43F1E">
        <w:rPr>
          <w:rFonts w:ascii="仿宋" w:eastAsia="仿宋" w:hAnsi="仿宋" w:hint="eastAsia"/>
          <w:sz w:val="32"/>
          <w:szCs w:val="32"/>
        </w:rPr>
        <w:t>项目</w:t>
      </w:r>
      <w:r w:rsidR="00A95105">
        <w:rPr>
          <w:rFonts w:ascii="仿宋" w:eastAsia="仿宋" w:hAnsi="仿宋" w:hint="eastAsia"/>
          <w:sz w:val="32"/>
          <w:szCs w:val="32"/>
        </w:rPr>
        <w:t>立项</w:t>
      </w:r>
      <w:r w:rsidRPr="00066530">
        <w:rPr>
          <w:rFonts w:ascii="仿宋" w:eastAsia="仿宋" w:hAnsi="仿宋" w:hint="eastAsia"/>
          <w:sz w:val="32"/>
          <w:szCs w:val="32"/>
        </w:rPr>
        <w:t>背景</w:t>
      </w:r>
      <w:r w:rsidR="005273B3">
        <w:rPr>
          <w:rFonts w:ascii="仿宋" w:eastAsia="仿宋" w:hAnsi="仿宋" w:hint="eastAsia"/>
          <w:sz w:val="32"/>
          <w:szCs w:val="32"/>
        </w:rPr>
        <w:t>、</w:t>
      </w:r>
      <w:r w:rsidR="000A244D">
        <w:rPr>
          <w:rFonts w:ascii="仿宋" w:eastAsia="仿宋" w:hAnsi="仿宋" w:hint="eastAsia"/>
          <w:sz w:val="32"/>
          <w:szCs w:val="32"/>
        </w:rPr>
        <w:t>依据</w:t>
      </w:r>
      <w:r w:rsidR="000A244D">
        <w:rPr>
          <w:rFonts w:ascii="仿宋" w:eastAsia="仿宋" w:hAnsi="仿宋"/>
          <w:sz w:val="32"/>
          <w:szCs w:val="32"/>
        </w:rPr>
        <w:t>、</w:t>
      </w:r>
      <w:r w:rsidR="005273B3">
        <w:rPr>
          <w:rFonts w:ascii="仿宋" w:eastAsia="仿宋" w:hAnsi="仿宋" w:hint="eastAsia"/>
          <w:sz w:val="32"/>
          <w:szCs w:val="32"/>
        </w:rPr>
        <w:t>实施</w:t>
      </w:r>
      <w:r w:rsidRPr="00066530">
        <w:rPr>
          <w:rFonts w:ascii="仿宋" w:eastAsia="仿宋" w:hAnsi="仿宋" w:hint="eastAsia"/>
          <w:sz w:val="32"/>
          <w:szCs w:val="32"/>
        </w:rPr>
        <w:t>内容</w:t>
      </w:r>
      <w:r w:rsidR="00C000C8">
        <w:rPr>
          <w:rFonts w:ascii="仿宋" w:eastAsia="仿宋" w:hAnsi="仿宋" w:hint="eastAsia"/>
          <w:sz w:val="32"/>
          <w:szCs w:val="32"/>
        </w:rPr>
        <w:t>、</w:t>
      </w:r>
      <w:r w:rsidR="00C000C8">
        <w:rPr>
          <w:rFonts w:ascii="仿宋" w:eastAsia="仿宋" w:hAnsi="仿宋"/>
          <w:sz w:val="32"/>
          <w:szCs w:val="32"/>
        </w:rPr>
        <w:t>预算</w:t>
      </w:r>
      <w:r w:rsidR="005273B3">
        <w:rPr>
          <w:rFonts w:ascii="仿宋" w:eastAsia="仿宋" w:hAnsi="仿宋"/>
          <w:sz w:val="32"/>
          <w:szCs w:val="32"/>
        </w:rPr>
        <w:t>资金</w:t>
      </w:r>
      <w:r w:rsidR="00BE68C8">
        <w:rPr>
          <w:rFonts w:ascii="仿宋" w:eastAsia="仿宋" w:hAnsi="仿宋" w:hint="eastAsia"/>
          <w:sz w:val="32"/>
          <w:szCs w:val="32"/>
        </w:rPr>
        <w:t>等</w:t>
      </w:r>
      <w:r w:rsidR="00BE68C8">
        <w:rPr>
          <w:rFonts w:ascii="仿宋" w:eastAsia="仿宋" w:hAnsi="仿宋"/>
          <w:sz w:val="32"/>
          <w:szCs w:val="32"/>
        </w:rPr>
        <w:t>。</w:t>
      </w:r>
    </w:p>
    <w:p w:rsidR="00A15721" w:rsidRPr="00066530" w:rsidRDefault="00BE68C8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A15721" w:rsidRPr="00066530">
        <w:rPr>
          <w:rFonts w:ascii="仿宋" w:eastAsia="仿宋" w:hAnsi="仿宋" w:hint="eastAsia"/>
          <w:sz w:val="32"/>
          <w:szCs w:val="32"/>
        </w:rPr>
        <w:t>）</w:t>
      </w:r>
      <w:r w:rsidR="008F4DC5">
        <w:rPr>
          <w:rFonts w:ascii="仿宋" w:eastAsia="仿宋" w:hAnsi="仿宋" w:hint="eastAsia"/>
          <w:sz w:val="32"/>
          <w:szCs w:val="32"/>
        </w:rPr>
        <w:t>项目</w:t>
      </w:r>
      <w:r w:rsidR="005273B3">
        <w:rPr>
          <w:rFonts w:ascii="仿宋" w:eastAsia="仿宋" w:hAnsi="仿宋" w:hint="eastAsia"/>
          <w:sz w:val="32"/>
          <w:szCs w:val="32"/>
        </w:rPr>
        <w:t>实施</w:t>
      </w:r>
      <w:r w:rsidR="005273B3">
        <w:rPr>
          <w:rFonts w:ascii="仿宋" w:eastAsia="仿宋" w:hAnsi="仿宋"/>
          <w:sz w:val="32"/>
          <w:szCs w:val="32"/>
        </w:rPr>
        <w:t>计划</w:t>
      </w:r>
    </w:p>
    <w:p w:rsidR="00A15721" w:rsidRPr="00066530" w:rsidRDefault="00BE68C8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A15721" w:rsidRPr="00066530">
        <w:rPr>
          <w:rFonts w:ascii="仿宋" w:eastAsia="仿宋" w:hAnsi="仿宋" w:hint="eastAsia"/>
          <w:sz w:val="32"/>
          <w:szCs w:val="32"/>
        </w:rPr>
        <w:t>）</w:t>
      </w:r>
      <w:r w:rsidR="008F4DC5">
        <w:rPr>
          <w:rFonts w:ascii="仿宋" w:eastAsia="仿宋" w:hAnsi="仿宋" w:hint="eastAsia"/>
          <w:sz w:val="32"/>
          <w:szCs w:val="32"/>
        </w:rPr>
        <w:t>项目</w:t>
      </w:r>
      <w:r w:rsidR="00A15721" w:rsidRPr="00066530">
        <w:rPr>
          <w:rFonts w:ascii="仿宋" w:eastAsia="仿宋" w:hAnsi="仿宋" w:hint="eastAsia"/>
          <w:sz w:val="32"/>
          <w:szCs w:val="32"/>
        </w:rPr>
        <w:t>绩效目标</w:t>
      </w:r>
    </w:p>
    <w:p w:rsidR="00A15721" w:rsidRPr="00066530" w:rsidRDefault="00A15721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二、</w:t>
      </w:r>
      <w:r w:rsidRPr="009064D5">
        <w:rPr>
          <w:rFonts w:ascii="仿宋" w:eastAsia="仿宋" w:hAnsi="仿宋" w:hint="eastAsia"/>
          <w:sz w:val="32"/>
          <w:szCs w:val="32"/>
        </w:rPr>
        <w:t>评估</w:t>
      </w:r>
      <w:r w:rsidR="00BE68C8">
        <w:rPr>
          <w:rFonts w:ascii="仿宋" w:eastAsia="仿宋" w:hAnsi="仿宋" w:hint="eastAsia"/>
          <w:sz w:val="32"/>
          <w:szCs w:val="32"/>
        </w:rPr>
        <w:t>工作</w:t>
      </w:r>
      <w:r w:rsidR="00115BC0">
        <w:rPr>
          <w:rFonts w:ascii="仿宋" w:eastAsia="仿宋" w:hAnsi="仿宋"/>
          <w:sz w:val="32"/>
          <w:szCs w:val="32"/>
        </w:rPr>
        <w:t>情况</w:t>
      </w:r>
    </w:p>
    <w:p w:rsidR="00212E34" w:rsidRPr="00066530" w:rsidRDefault="00212E34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（一）</w:t>
      </w:r>
      <w:r w:rsidRPr="009064D5">
        <w:rPr>
          <w:rFonts w:ascii="仿宋" w:eastAsia="仿宋" w:hAnsi="仿宋" w:hint="eastAsia"/>
          <w:sz w:val="32"/>
          <w:szCs w:val="32"/>
        </w:rPr>
        <w:t>评估</w:t>
      </w:r>
      <w:r>
        <w:rPr>
          <w:rFonts w:ascii="仿宋" w:eastAsia="仿宋" w:hAnsi="仿宋" w:hint="eastAsia"/>
          <w:sz w:val="32"/>
          <w:szCs w:val="32"/>
        </w:rPr>
        <w:t>目的</w:t>
      </w:r>
      <w:r w:rsidR="00910E12">
        <w:rPr>
          <w:rFonts w:ascii="仿宋" w:eastAsia="仿宋" w:hAnsi="仿宋" w:hint="eastAsia"/>
          <w:sz w:val="32"/>
          <w:szCs w:val="32"/>
        </w:rPr>
        <w:t>和原则</w:t>
      </w:r>
    </w:p>
    <w:p w:rsidR="00212E34" w:rsidRPr="00910E12" w:rsidRDefault="00212E34" w:rsidP="007F7BA4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（</w:t>
      </w:r>
      <w:r w:rsidR="00C43F1E">
        <w:rPr>
          <w:rFonts w:ascii="仿宋" w:eastAsia="仿宋" w:hAnsi="仿宋" w:hint="eastAsia"/>
          <w:sz w:val="32"/>
          <w:szCs w:val="32"/>
        </w:rPr>
        <w:t>二</w:t>
      </w:r>
      <w:r w:rsidRPr="00066530">
        <w:rPr>
          <w:rFonts w:ascii="仿宋" w:eastAsia="仿宋" w:hAnsi="仿宋" w:hint="eastAsia"/>
          <w:sz w:val="32"/>
          <w:szCs w:val="32"/>
        </w:rPr>
        <w:t>）</w:t>
      </w:r>
      <w:r w:rsidR="00910E12" w:rsidRPr="00910E12">
        <w:rPr>
          <w:rFonts w:ascii="仿宋" w:eastAsia="仿宋" w:hAnsi="仿宋" w:hint="eastAsia"/>
          <w:sz w:val="32"/>
          <w:szCs w:val="32"/>
        </w:rPr>
        <w:t>评估内容</w:t>
      </w:r>
      <w:r w:rsidR="00076349">
        <w:rPr>
          <w:rFonts w:ascii="仿宋" w:eastAsia="仿宋" w:hAnsi="仿宋" w:hint="eastAsia"/>
          <w:sz w:val="32"/>
          <w:szCs w:val="32"/>
        </w:rPr>
        <w:t>、</w:t>
      </w:r>
      <w:r w:rsidR="00076349">
        <w:rPr>
          <w:rFonts w:ascii="仿宋" w:eastAsia="仿宋" w:hAnsi="仿宋"/>
          <w:sz w:val="32"/>
          <w:szCs w:val="32"/>
        </w:rPr>
        <w:t>标准</w:t>
      </w:r>
      <w:r w:rsidR="00910E12" w:rsidRPr="00910E12">
        <w:rPr>
          <w:rFonts w:ascii="仿宋" w:eastAsia="仿宋" w:hAnsi="仿宋" w:hint="eastAsia"/>
          <w:sz w:val="32"/>
          <w:szCs w:val="32"/>
        </w:rPr>
        <w:t>和</w:t>
      </w:r>
      <w:r w:rsidR="005F2144">
        <w:rPr>
          <w:rFonts w:ascii="仿宋" w:eastAsia="仿宋" w:hAnsi="仿宋" w:hint="eastAsia"/>
          <w:sz w:val="32"/>
          <w:szCs w:val="32"/>
        </w:rPr>
        <w:t>方式</w:t>
      </w:r>
      <w:r w:rsidR="00910E12" w:rsidRPr="00910E12">
        <w:rPr>
          <w:rFonts w:ascii="仿宋" w:eastAsia="仿宋" w:hAnsi="仿宋"/>
          <w:sz w:val="32"/>
          <w:szCs w:val="32"/>
        </w:rPr>
        <w:t>方法</w:t>
      </w:r>
    </w:p>
    <w:p w:rsidR="00A15721" w:rsidRPr="00066530" w:rsidRDefault="007F7BA4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A15721" w:rsidRPr="00066530">
        <w:rPr>
          <w:rFonts w:ascii="仿宋" w:eastAsia="仿宋" w:hAnsi="仿宋" w:hint="eastAsia"/>
          <w:sz w:val="32"/>
          <w:szCs w:val="32"/>
        </w:rPr>
        <w:t>）</w:t>
      </w:r>
      <w:r w:rsidR="00A15721" w:rsidRPr="009064D5">
        <w:rPr>
          <w:rFonts w:ascii="仿宋" w:eastAsia="仿宋" w:hAnsi="仿宋" w:hint="eastAsia"/>
          <w:sz w:val="32"/>
          <w:szCs w:val="32"/>
        </w:rPr>
        <w:t>评估</w:t>
      </w:r>
      <w:r w:rsidR="00212E34">
        <w:rPr>
          <w:rFonts w:ascii="仿宋" w:eastAsia="仿宋" w:hAnsi="仿宋" w:hint="eastAsia"/>
          <w:sz w:val="32"/>
          <w:szCs w:val="32"/>
        </w:rPr>
        <w:t>工作</w:t>
      </w:r>
      <w:r w:rsidR="00A95105">
        <w:rPr>
          <w:rFonts w:ascii="仿宋" w:eastAsia="仿宋" w:hAnsi="仿宋" w:hint="eastAsia"/>
          <w:sz w:val="32"/>
          <w:szCs w:val="32"/>
        </w:rPr>
        <w:t>过程</w:t>
      </w:r>
    </w:p>
    <w:p w:rsidR="00C43F1E" w:rsidRPr="00066530" w:rsidRDefault="00C21EFA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</w:t>
      </w:r>
      <w:r w:rsidR="00C43F1E" w:rsidRPr="00066530">
        <w:rPr>
          <w:rFonts w:ascii="仿宋" w:eastAsia="仿宋" w:hAnsi="仿宋" w:hint="eastAsia"/>
          <w:sz w:val="32"/>
          <w:szCs w:val="32"/>
        </w:rPr>
        <w:t>、</w:t>
      </w:r>
      <w:r w:rsidR="00C43F1E" w:rsidRPr="009064D5">
        <w:rPr>
          <w:rFonts w:ascii="仿宋" w:eastAsia="仿宋" w:hAnsi="仿宋" w:hint="eastAsia"/>
          <w:sz w:val="32"/>
          <w:szCs w:val="32"/>
        </w:rPr>
        <w:t>评估</w:t>
      </w:r>
      <w:r w:rsidR="00C43F1E">
        <w:rPr>
          <w:rFonts w:ascii="仿宋" w:eastAsia="仿宋" w:hAnsi="仿宋" w:hint="eastAsia"/>
          <w:sz w:val="32"/>
          <w:szCs w:val="32"/>
        </w:rPr>
        <w:t>分析</w:t>
      </w:r>
    </w:p>
    <w:p w:rsidR="00A15721" w:rsidRPr="00066530" w:rsidRDefault="00A15721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（</w:t>
      </w:r>
      <w:r w:rsidR="00C21EFA">
        <w:rPr>
          <w:rFonts w:ascii="仿宋" w:eastAsia="仿宋" w:hAnsi="仿宋" w:hint="eastAsia"/>
          <w:sz w:val="32"/>
          <w:szCs w:val="32"/>
        </w:rPr>
        <w:t>一</w:t>
      </w:r>
      <w:r w:rsidRPr="00066530">
        <w:rPr>
          <w:rFonts w:ascii="仿宋" w:eastAsia="仿宋" w:hAnsi="仿宋" w:hint="eastAsia"/>
          <w:sz w:val="32"/>
          <w:szCs w:val="32"/>
        </w:rPr>
        <w:t>）</w:t>
      </w:r>
      <w:r w:rsidR="000A244D">
        <w:rPr>
          <w:rFonts w:ascii="仿宋" w:eastAsia="仿宋" w:hAnsi="仿宋" w:hint="eastAsia"/>
          <w:sz w:val="32"/>
          <w:szCs w:val="32"/>
        </w:rPr>
        <w:t>立项</w:t>
      </w:r>
      <w:r w:rsidRPr="000303E9">
        <w:rPr>
          <w:rFonts w:ascii="仿宋" w:eastAsia="仿宋" w:hAnsi="仿宋" w:hint="eastAsia"/>
          <w:sz w:val="32"/>
          <w:szCs w:val="32"/>
        </w:rPr>
        <w:t>必要性</w:t>
      </w:r>
      <w:r>
        <w:rPr>
          <w:rFonts w:ascii="仿宋" w:eastAsia="仿宋" w:hAnsi="仿宋" w:hint="eastAsia"/>
          <w:sz w:val="32"/>
          <w:szCs w:val="32"/>
        </w:rPr>
        <w:t>分析</w:t>
      </w:r>
    </w:p>
    <w:p w:rsidR="00A15721" w:rsidRPr="00066530" w:rsidRDefault="00C21EFA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A15721" w:rsidRPr="00066530">
        <w:rPr>
          <w:rFonts w:ascii="仿宋" w:eastAsia="仿宋" w:hAnsi="仿宋" w:hint="eastAsia"/>
          <w:sz w:val="32"/>
          <w:szCs w:val="32"/>
        </w:rPr>
        <w:t>）</w:t>
      </w:r>
      <w:r w:rsidR="000A244D">
        <w:rPr>
          <w:rFonts w:ascii="仿宋" w:eastAsia="仿宋" w:hAnsi="仿宋" w:hint="eastAsia"/>
          <w:sz w:val="32"/>
          <w:szCs w:val="32"/>
        </w:rPr>
        <w:t>投入经济性</w:t>
      </w:r>
      <w:r w:rsidR="000A244D" w:rsidRPr="00066530">
        <w:rPr>
          <w:rFonts w:ascii="仿宋" w:eastAsia="仿宋" w:hAnsi="仿宋" w:hint="eastAsia"/>
          <w:sz w:val="32"/>
          <w:szCs w:val="32"/>
        </w:rPr>
        <w:t>分析</w:t>
      </w:r>
    </w:p>
    <w:p w:rsidR="00A15721" w:rsidRPr="00066530" w:rsidRDefault="00C21EFA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A15721" w:rsidRPr="00066530">
        <w:rPr>
          <w:rFonts w:ascii="仿宋" w:eastAsia="仿宋" w:hAnsi="仿宋" w:hint="eastAsia"/>
          <w:sz w:val="32"/>
          <w:szCs w:val="32"/>
        </w:rPr>
        <w:t>）</w:t>
      </w:r>
      <w:r w:rsidR="000A244D">
        <w:rPr>
          <w:rFonts w:ascii="仿宋" w:eastAsia="仿宋" w:hAnsi="仿宋" w:hint="eastAsia"/>
          <w:sz w:val="32"/>
          <w:szCs w:val="32"/>
        </w:rPr>
        <w:t>绩效目标合理性</w:t>
      </w:r>
      <w:r w:rsidR="000A244D" w:rsidRPr="00066530">
        <w:rPr>
          <w:rFonts w:ascii="仿宋" w:eastAsia="仿宋" w:hAnsi="仿宋" w:hint="eastAsia"/>
          <w:sz w:val="32"/>
          <w:szCs w:val="32"/>
        </w:rPr>
        <w:t>分析</w:t>
      </w:r>
    </w:p>
    <w:p w:rsidR="00A15721" w:rsidRDefault="00C21EFA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</w:t>
      </w:r>
      <w:r w:rsidR="00A15721" w:rsidRPr="00066530">
        <w:rPr>
          <w:rFonts w:ascii="仿宋" w:eastAsia="仿宋" w:hAnsi="仿宋" w:hint="eastAsia"/>
          <w:sz w:val="32"/>
          <w:szCs w:val="32"/>
        </w:rPr>
        <w:t>）</w:t>
      </w:r>
      <w:r w:rsidR="00A15721">
        <w:rPr>
          <w:rFonts w:ascii="仿宋" w:eastAsia="仿宋" w:hAnsi="仿宋" w:hint="eastAsia"/>
          <w:sz w:val="32"/>
          <w:szCs w:val="32"/>
        </w:rPr>
        <w:t>实施</w:t>
      </w:r>
      <w:r w:rsidR="000A244D">
        <w:rPr>
          <w:rFonts w:ascii="仿宋" w:eastAsia="仿宋" w:hAnsi="仿宋" w:hint="eastAsia"/>
          <w:sz w:val="32"/>
          <w:szCs w:val="32"/>
        </w:rPr>
        <w:t>方案</w:t>
      </w:r>
      <w:r w:rsidR="00A15721">
        <w:rPr>
          <w:rFonts w:ascii="仿宋" w:eastAsia="仿宋" w:hAnsi="仿宋" w:hint="eastAsia"/>
          <w:sz w:val="32"/>
          <w:szCs w:val="32"/>
        </w:rPr>
        <w:t>可行性</w:t>
      </w:r>
      <w:r w:rsidR="00A15721" w:rsidRPr="00066530">
        <w:rPr>
          <w:rFonts w:ascii="仿宋" w:eastAsia="仿宋" w:hAnsi="仿宋" w:hint="eastAsia"/>
          <w:sz w:val="32"/>
          <w:szCs w:val="32"/>
        </w:rPr>
        <w:t>分析</w:t>
      </w:r>
    </w:p>
    <w:p w:rsidR="00A15721" w:rsidRPr="00066530" w:rsidRDefault="00C21EFA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</w:t>
      </w:r>
      <w:r w:rsidR="00A15721">
        <w:rPr>
          <w:rFonts w:ascii="仿宋" w:eastAsia="仿宋" w:hAnsi="仿宋" w:hint="eastAsia"/>
          <w:sz w:val="32"/>
          <w:szCs w:val="32"/>
        </w:rPr>
        <w:t>）筹资合规性分析</w:t>
      </w:r>
    </w:p>
    <w:p w:rsidR="00C21EFA" w:rsidRDefault="00C21EFA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Pr="00066530">
        <w:rPr>
          <w:rFonts w:ascii="仿宋" w:eastAsia="仿宋" w:hAnsi="仿宋" w:hint="eastAsia"/>
          <w:sz w:val="32"/>
          <w:szCs w:val="32"/>
        </w:rPr>
        <w:t>、</w:t>
      </w:r>
      <w:r w:rsidRPr="009064D5">
        <w:rPr>
          <w:rFonts w:ascii="仿宋" w:eastAsia="仿宋" w:hAnsi="仿宋" w:hint="eastAsia"/>
          <w:sz w:val="32"/>
          <w:szCs w:val="32"/>
        </w:rPr>
        <w:t>评估</w:t>
      </w:r>
      <w:r>
        <w:rPr>
          <w:rFonts w:ascii="仿宋" w:eastAsia="仿宋" w:hAnsi="仿宋" w:hint="eastAsia"/>
          <w:sz w:val="32"/>
          <w:szCs w:val="32"/>
        </w:rPr>
        <w:t>结</w:t>
      </w:r>
      <w:r w:rsidR="00224CBC">
        <w:rPr>
          <w:rFonts w:ascii="仿宋" w:eastAsia="仿宋" w:hAnsi="仿宋" w:hint="eastAsia"/>
          <w:sz w:val="32"/>
          <w:szCs w:val="32"/>
        </w:rPr>
        <w:t>果</w:t>
      </w:r>
    </w:p>
    <w:p w:rsidR="00C031C0" w:rsidRPr="00066530" w:rsidRDefault="00C031C0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一</w:t>
      </w:r>
      <w:r w:rsidRPr="00066530">
        <w:rPr>
          <w:rFonts w:ascii="仿宋" w:eastAsia="仿宋" w:hAnsi="仿宋" w:hint="eastAsia"/>
          <w:sz w:val="32"/>
          <w:szCs w:val="32"/>
        </w:rPr>
        <w:t>）</w:t>
      </w:r>
      <w:r w:rsidR="00A41CB1">
        <w:rPr>
          <w:rFonts w:ascii="仿宋" w:eastAsia="仿宋" w:hAnsi="仿宋" w:hint="eastAsia"/>
          <w:sz w:val="32"/>
          <w:szCs w:val="32"/>
        </w:rPr>
        <w:t>评估意见</w:t>
      </w:r>
      <w:r w:rsidR="00A41CB1">
        <w:rPr>
          <w:rFonts w:ascii="仿宋" w:eastAsia="仿宋" w:hAnsi="仿宋"/>
          <w:sz w:val="32"/>
          <w:szCs w:val="32"/>
        </w:rPr>
        <w:t>及</w:t>
      </w:r>
      <w:r w:rsidR="00A41CB1">
        <w:rPr>
          <w:rFonts w:ascii="仿宋" w:eastAsia="仿宋" w:hAnsi="仿宋" w:hint="eastAsia"/>
          <w:sz w:val="32"/>
          <w:szCs w:val="32"/>
        </w:rPr>
        <w:t>等级</w:t>
      </w:r>
    </w:p>
    <w:p w:rsidR="00C031C0" w:rsidRDefault="00C031C0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Pr="00066530">
        <w:rPr>
          <w:rFonts w:ascii="仿宋" w:eastAsia="仿宋" w:hAnsi="仿宋" w:hint="eastAsia"/>
          <w:sz w:val="32"/>
          <w:szCs w:val="32"/>
        </w:rPr>
        <w:t>）</w:t>
      </w:r>
      <w:r w:rsidR="00A41CB1">
        <w:rPr>
          <w:rFonts w:ascii="仿宋" w:eastAsia="仿宋" w:hAnsi="仿宋" w:hint="eastAsia"/>
          <w:sz w:val="32"/>
          <w:szCs w:val="32"/>
        </w:rPr>
        <w:t>有</w:t>
      </w:r>
      <w:r w:rsidR="00A41CB1">
        <w:rPr>
          <w:rFonts w:ascii="仿宋" w:eastAsia="仿宋" w:hAnsi="仿宋"/>
          <w:sz w:val="32"/>
          <w:szCs w:val="32"/>
        </w:rPr>
        <w:t>关</w:t>
      </w:r>
      <w:r>
        <w:rPr>
          <w:rFonts w:ascii="仿宋" w:eastAsia="仿宋" w:hAnsi="仿宋"/>
          <w:sz w:val="32"/>
          <w:szCs w:val="32"/>
        </w:rPr>
        <w:t>建议</w:t>
      </w:r>
    </w:p>
    <w:p w:rsidR="00A41CB1" w:rsidRDefault="00A41CB1" w:rsidP="00C031C0">
      <w:pPr>
        <w:adjustRightInd w:val="0"/>
        <w:snapToGrid w:val="0"/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1.</w:t>
      </w:r>
      <w:r w:rsidRPr="00A41CB1">
        <w:rPr>
          <w:rFonts w:ascii="仿宋" w:eastAsia="仿宋" w:hAnsi="仿宋" w:hint="eastAsia"/>
          <w:sz w:val="32"/>
          <w:szCs w:val="32"/>
        </w:rPr>
        <w:t>江苏省省级财政</w:t>
      </w:r>
      <w:ins w:id="0" w:author="徐海涛 徐海涛代(部门内部人)" w:date="2021-12-29T09:49:00Z">
        <w:r w:rsidR="00CD26F9">
          <w:rPr>
            <w:rFonts w:ascii="仿宋" w:eastAsia="仿宋" w:hAnsi="仿宋" w:hint="eastAsia"/>
            <w:sz w:val="32"/>
            <w:szCs w:val="32"/>
          </w:rPr>
          <w:t>支出</w:t>
        </w:r>
        <w:r w:rsidR="00CD26F9">
          <w:rPr>
            <w:rFonts w:ascii="仿宋" w:eastAsia="仿宋" w:hAnsi="仿宋"/>
            <w:sz w:val="32"/>
            <w:szCs w:val="32"/>
          </w:rPr>
          <w:t>事前</w:t>
        </w:r>
      </w:ins>
      <w:del w:id="1" w:author="徐海涛 徐海涛代(部门内部人)" w:date="2021-12-29T09:49:00Z">
        <w:r w:rsidRPr="00A41CB1" w:rsidDel="00CD26F9">
          <w:rPr>
            <w:rFonts w:ascii="仿宋" w:eastAsia="仿宋" w:hAnsi="仿宋" w:hint="eastAsia"/>
            <w:sz w:val="32"/>
            <w:szCs w:val="32"/>
          </w:rPr>
          <w:delText>项目</w:delText>
        </w:r>
      </w:del>
      <w:r w:rsidRPr="00A41CB1">
        <w:rPr>
          <w:rFonts w:ascii="仿宋" w:eastAsia="仿宋" w:hAnsi="仿宋" w:hint="eastAsia"/>
          <w:sz w:val="32"/>
          <w:szCs w:val="32"/>
        </w:rPr>
        <w:t>绩效评估表</w:t>
      </w:r>
    </w:p>
    <w:p w:rsidR="00A41CB1" w:rsidRPr="00A41CB1" w:rsidRDefault="00A41CB1" w:rsidP="00A41CB1">
      <w:pPr>
        <w:adjustRightInd w:val="0"/>
        <w:snapToGrid w:val="0"/>
        <w:spacing w:line="480" w:lineRule="exact"/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FB4506">
        <w:rPr>
          <w:rFonts w:ascii="仿宋" w:eastAsia="仿宋" w:hAnsi="仿宋" w:hint="eastAsia"/>
          <w:sz w:val="32"/>
          <w:szCs w:val="32"/>
        </w:rPr>
        <w:t>证明材料</w:t>
      </w:r>
    </w:p>
    <w:sectPr w:rsidR="00A41CB1" w:rsidRPr="00A41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983" w:rsidRDefault="00391983" w:rsidP="007864D5">
      <w:r>
        <w:separator/>
      </w:r>
    </w:p>
  </w:endnote>
  <w:endnote w:type="continuationSeparator" w:id="0">
    <w:p w:rsidR="00391983" w:rsidRDefault="00391983" w:rsidP="0078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983" w:rsidRDefault="00391983" w:rsidP="007864D5">
      <w:r>
        <w:separator/>
      </w:r>
    </w:p>
  </w:footnote>
  <w:footnote w:type="continuationSeparator" w:id="0">
    <w:p w:rsidR="00391983" w:rsidRDefault="00391983" w:rsidP="00786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第二章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徐海涛 徐海涛代(部门内部人)">
    <w15:presenceInfo w15:providerId="None" w15:userId="徐海涛 徐海涛代(部门内部人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21"/>
    <w:rsid w:val="00051B8E"/>
    <w:rsid w:val="00067E5D"/>
    <w:rsid w:val="00076349"/>
    <w:rsid w:val="000A1544"/>
    <w:rsid w:val="000A244D"/>
    <w:rsid w:val="000A795B"/>
    <w:rsid w:val="00115BC0"/>
    <w:rsid w:val="001714CF"/>
    <w:rsid w:val="00173BF0"/>
    <w:rsid w:val="00212E34"/>
    <w:rsid w:val="00224CBC"/>
    <w:rsid w:val="00233828"/>
    <w:rsid w:val="002A6468"/>
    <w:rsid w:val="002B05F4"/>
    <w:rsid w:val="002C6E40"/>
    <w:rsid w:val="002F49A0"/>
    <w:rsid w:val="0031537C"/>
    <w:rsid w:val="0037731A"/>
    <w:rsid w:val="00391983"/>
    <w:rsid w:val="003B48F7"/>
    <w:rsid w:val="003D3998"/>
    <w:rsid w:val="004312A2"/>
    <w:rsid w:val="005273B3"/>
    <w:rsid w:val="00560837"/>
    <w:rsid w:val="005F2144"/>
    <w:rsid w:val="00660718"/>
    <w:rsid w:val="0071051C"/>
    <w:rsid w:val="00734D0B"/>
    <w:rsid w:val="007864D5"/>
    <w:rsid w:val="007F7BA4"/>
    <w:rsid w:val="0081215D"/>
    <w:rsid w:val="008A5382"/>
    <w:rsid w:val="008B594D"/>
    <w:rsid w:val="008F4DC5"/>
    <w:rsid w:val="00910E12"/>
    <w:rsid w:val="00920E7B"/>
    <w:rsid w:val="00A15721"/>
    <w:rsid w:val="00A41CB1"/>
    <w:rsid w:val="00A50620"/>
    <w:rsid w:val="00A55731"/>
    <w:rsid w:val="00A95105"/>
    <w:rsid w:val="00AC29D3"/>
    <w:rsid w:val="00BE68C8"/>
    <w:rsid w:val="00BF4F8E"/>
    <w:rsid w:val="00C000C8"/>
    <w:rsid w:val="00C031C0"/>
    <w:rsid w:val="00C21EFA"/>
    <w:rsid w:val="00C43F1E"/>
    <w:rsid w:val="00CD26F9"/>
    <w:rsid w:val="00D51304"/>
    <w:rsid w:val="00D74FC3"/>
    <w:rsid w:val="00E66BE2"/>
    <w:rsid w:val="00FA5770"/>
    <w:rsid w:val="00FB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C8D50"/>
  <w15:chartTrackingRefBased/>
  <w15:docId w15:val="{9E6619CD-1A97-4E82-A8B4-0E6ABCC7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7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64D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6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64D5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864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徐海涛 徐海涛代(部门内部人)</cp:lastModifiedBy>
  <cp:revision>32</cp:revision>
  <dcterms:created xsi:type="dcterms:W3CDTF">2021-05-18T03:07:00Z</dcterms:created>
  <dcterms:modified xsi:type="dcterms:W3CDTF">2021-12-29T01:49:00Z</dcterms:modified>
</cp:coreProperties>
</file>